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C59CF" w14:textId="14EBF63D" w:rsidR="008D59F1" w:rsidRDefault="001E5512">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t>CUSC v1.</w:t>
      </w:r>
      <w:r w:rsidR="008A0234">
        <w:rPr>
          <w:rFonts w:ascii="Arial" w:eastAsia="Arial" w:hAnsi="Arial"/>
          <w:color w:val="000000"/>
          <w:spacing w:val="-3"/>
          <w:sz w:val="20"/>
        </w:rPr>
        <w:t>8</w:t>
      </w:r>
    </w:p>
    <w:p w14:paraId="701E316A" w14:textId="77777777" w:rsidR="008D59F1" w:rsidRDefault="008D59F1">
      <w:pPr>
        <w:spacing w:before="2" w:after="515" w:line="231" w:lineRule="exact"/>
        <w:sectPr w:rsidR="008D59F1" w:rsidSect="00CD3AD4">
          <w:headerReference w:type="even" r:id="rId10"/>
          <w:headerReference w:type="default" r:id="rId11"/>
          <w:footerReference w:type="even" r:id="rId12"/>
          <w:footerReference w:type="default" r:id="rId13"/>
          <w:headerReference w:type="first" r:id="rId14"/>
          <w:footerReference w:type="first" r:id="rId15"/>
          <w:pgSz w:w="11909" w:h="16843"/>
          <w:pgMar w:top="720" w:right="8932" w:bottom="666" w:left="1714" w:header="720" w:footer="720" w:gutter="0"/>
          <w:cols w:space="720"/>
        </w:sectPr>
      </w:pPr>
    </w:p>
    <w:p w14:paraId="515A99D5" w14:textId="356BEB38" w:rsidR="008D59F1" w:rsidRDefault="006E033B">
      <w:pPr>
        <w:spacing w:before="2" w:line="319" w:lineRule="exact"/>
        <w:jc w:val="center"/>
        <w:textAlignment w:val="baseline"/>
        <w:rPr>
          <w:rFonts w:ascii="Arial" w:eastAsia="Arial" w:hAnsi="Arial"/>
          <w:b/>
          <w:color w:val="000000"/>
          <w:sz w:val="28"/>
          <w:u w:val="single"/>
        </w:rPr>
      </w:pPr>
      <w:r>
        <w:rPr>
          <w:rFonts w:ascii="Arial" w:eastAsia="Arial" w:hAnsi="Arial"/>
          <w:b/>
          <w:color w:val="000000"/>
          <w:sz w:val="28"/>
          <w:u w:val="single"/>
        </w:rPr>
        <w:t xml:space="preserve">CUSC - EXHIBIT J </w:t>
      </w:r>
    </w:p>
    <w:p w14:paraId="5D0ACF2F" w14:textId="082BA175" w:rsidR="008D59F1" w:rsidRDefault="006E033B" w:rsidP="614431BC">
      <w:pPr>
        <w:spacing w:before="822" w:line="523" w:lineRule="exact"/>
        <w:ind w:left="144"/>
        <w:jc w:val="center"/>
        <w:textAlignment w:val="baseline"/>
        <w:rPr>
          <w:rFonts w:ascii="Arial" w:eastAsia="Arial" w:hAnsi="Arial"/>
          <w:b/>
          <w:bCs/>
          <w:color w:val="000000"/>
          <w:sz w:val="24"/>
          <w:szCs w:val="24"/>
        </w:rPr>
      </w:pPr>
      <w:r w:rsidRPr="614431BC">
        <w:rPr>
          <w:rFonts w:ascii="Arial" w:eastAsia="Arial" w:hAnsi="Arial"/>
          <w:b/>
          <w:bCs/>
          <w:color w:val="000000"/>
          <w:sz w:val="24"/>
          <w:szCs w:val="24"/>
        </w:rPr>
        <w:t xml:space="preserve">THE CONNECTION AND USE OF SYSTEM CODE </w:t>
      </w:r>
      <w:r>
        <w:rPr>
          <w:rFonts w:ascii="Arial" w:eastAsia="Arial" w:hAnsi="Arial"/>
          <w:b/>
          <w:color w:val="000000"/>
          <w:sz w:val="24"/>
        </w:rPr>
        <w:br/>
      </w:r>
      <w:r w:rsidRPr="614431BC">
        <w:rPr>
          <w:rFonts w:ascii="Arial" w:eastAsia="Arial" w:hAnsi="Arial"/>
          <w:b/>
          <w:bCs/>
          <w:color w:val="000000"/>
          <w:sz w:val="24"/>
          <w:szCs w:val="24"/>
        </w:rPr>
        <w:t>MODIFICATION OFFER</w:t>
      </w:r>
    </w:p>
    <w:p w14:paraId="02BB26D4" w14:textId="77777777" w:rsidR="008D59F1" w:rsidRDefault="008D59F1">
      <w:pPr>
        <w:sectPr w:rsidR="008D59F1" w:rsidSect="001E5512">
          <w:type w:val="continuous"/>
          <w:pgSz w:w="11909" w:h="16843"/>
          <w:pgMar w:top="720" w:right="1899" w:bottom="663" w:left="1712" w:header="720" w:footer="720" w:gutter="0"/>
          <w:cols w:space="720"/>
        </w:sectPr>
      </w:pPr>
    </w:p>
    <w:p w14:paraId="60CD43F1" w14:textId="5EFF9BEF" w:rsidR="008D59F1" w:rsidRDefault="00764B1D">
      <w:pPr>
        <w:spacing w:before="2" w:line="231" w:lineRule="exact"/>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673622">
        <w:rPr>
          <w:rFonts w:ascii="Arial" w:eastAsia="Arial" w:hAnsi="Arial"/>
          <w:color w:val="000000"/>
          <w:spacing w:val="-2"/>
          <w:sz w:val="20"/>
        </w:rPr>
        <w:t>8</w:t>
      </w:r>
    </w:p>
    <w:p w14:paraId="3DB465D8" w14:textId="77777777" w:rsidR="008D59F1" w:rsidRDefault="006E033B">
      <w:pPr>
        <w:spacing w:before="795" w:line="276" w:lineRule="exact"/>
        <w:textAlignment w:val="baseline"/>
        <w:rPr>
          <w:rFonts w:ascii="Arial" w:eastAsia="Arial" w:hAnsi="Arial"/>
          <w:color w:val="000000"/>
          <w:sz w:val="24"/>
        </w:rPr>
      </w:pPr>
      <w:r>
        <w:rPr>
          <w:rFonts w:ascii="Arial" w:eastAsia="Arial" w:hAnsi="Arial"/>
          <w:color w:val="000000"/>
          <w:sz w:val="24"/>
        </w:rPr>
        <w:t>The Company Secretary</w:t>
      </w:r>
    </w:p>
    <w:p w14:paraId="4CB3F286" w14:textId="3BC76FF6" w:rsidR="008D59F1" w:rsidRDefault="006E033B">
      <w:pPr>
        <w:tabs>
          <w:tab w:val="left" w:pos="3312"/>
        </w:tabs>
        <w:spacing w:line="516" w:lineRule="exact"/>
        <w:ind w:right="5256"/>
        <w:textAlignment w:val="baseline"/>
        <w:rPr>
          <w:rFonts w:ascii="Arial" w:eastAsia="Arial" w:hAnsi="Arial"/>
          <w:color w:val="000000"/>
          <w:sz w:val="24"/>
        </w:rPr>
      </w:pPr>
      <w:r>
        <w:rPr>
          <w:rFonts w:ascii="Arial" w:eastAsia="Arial" w:hAnsi="Arial"/>
          <w:color w:val="000000"/>
          <w:sz w:val="24"/>
        </w:rPr>
        <w:t>Date: [</w:t>
      </w:r>
      <w:r>
        <w:rPr>
          <w:rFonts w:ascii="Arial" w:eastAsia="Arial" w:hAnsi="Arial"/>
          <w:color w:val="000000"/>
          <w:sz w:val="24"/>
        </w:rPr>
        <w:tab/>
        <w:t xml:space="preserve">] </w:t>
      </w:r>
      <w:r>
        <w:rPr>
          <w:rFonts w:ascii="Arial" w:eastAsia="Arial" w:hAnsi="Arial"/>
          <w:color w:val="000000"/>
          <w:sz w:val="24"/>
        </w:rPr>
        <w:br/>
        <w:t>Dear</w:t>
      </w:r>
      <w:r w:rsidR="00780B79">
        <w:rPr>
          <w:rFonts w:ascii="Arial" w:eastAsia="Arial" w:hAnsi="Arial"/>
          <w:color w:val="000000"/>
          <w:sz w:val="24"/>
        </w:rPr>
        <w:t xml:space="preserve"> XXXXXX</w:t>
      </w:r>
    </w:p>
    <w:p w14:paraId="2E6BDD77" w14:textId="77777777" w:rsidR="008D59F1" w:rsidRDefault="006E033B">
      <w:pPr>
        <w:tabs>
          <w:tab w:val="left" w:pos="4536"/>
        </w:tabs>
        <w:spacing w:before="290" w:line="238" w:lineRule="exact"/>
        <w:textAlignment w:val="baseline"/>
        <w:rPr>
          <w:rFonts w:ascii="Arial" w:eastAsia="Arial" w:hAnsi="Arial"/>
          <w:b/>
          <w:color w:val="000000"/>
          <w:sz w:val="24"/>
        </w:rPr>
      </w:pPr>
      <w:r>
        <w:rPr>
          <w:rFonts w:ascii="Arial" w:eastAsia="Arial" w:hAnsi="Arial"/>
          <w:b/>
          <w:color w:val="000000"/>
          <w:sz w:val="24"/>
        </w:rPr>
        <w:t>Modification Offer Dated</w:t>
      </w:r>
      <w:r>
        <w:rPr>
          <w:rFonts w:ascii="Arial" w:eastAsia="Arial" w:hAnsi="Arial"/>
          <w:b/>
          <w:color w:val="000000"/>
          <w:sz w:val="24"/>
        </w:rPr>
        <w:tab/>
        <w:t>(the “Connection Offer”)</w:t>
      </w:r>
    </w:p>
    <w:p w14:paraId="7B1BEF73" w14:textId="77777777" w:rsidR="008D59F1" w:rsidRDefault="006E033B">
      <w:pPr>
        <w:spacing w:before="223" w:line="283" w:lineRule="exact"/>
        <w:ind w:right="144"/>
        <w:jc w:val="both"/>
        <w:textAlignment w:val="baseline"/>
        <w:rPr>
          <w:rFonts w:ascii="Arial" w:eastAsia="Arial" w:hAnsi="Arial"/>
          <w:color w:val="000000"/>
          <w:sz w:val="24"/>
        </w:rPr>
      </w:pPr>
      <w:r>
        <w:rPr>
          <w:rFonts w:ascii="Arial" w:eastAsia="Arial" w:hAnsi="Arial"/>
          <w:color w:val="000000"/>
          <w:sz w:val="24"/>
        </w:rPr>
        <w:t xml:space="preserve">We refer to your application for the </w:t>
      </w:r>
      <w:r>
        <w:rPr>
          <w:rFonts w:ascii="Arial" w:eastAsia="Arial" w:hAnsi="Arial"/>
          <w:b/>
          <w:color w:val="000000"/>
          <w:sz w:val="24"/>
        </w:rPr>
        <w:t xml:space="preserve">Modification </w:t>
      </w:r>
      <w:r>
        <w:rPr>
          <w:rFonts w:ascii="Arial" w:eastAsia="Arial" w:hAnsi="Arial"/>
          <w:color w:val="000000"/>
          <w:sz w:val="24"/>
        </w:rPr>
        <w:t>of the [</w:t>
      </w:r>
      <w:r>
        <w:rPr>
          <w:rFonts w:ascii="Arial" w:eastAsia="Arial" w:hAnsi="Arial"/>
          <w:b/>
          <w:color w:val="000000"/>
          <w:sz w:val="24"/>
        </w:rPr>
        <w:t xml:space="preserve">Bilateral Connection Agreement] </w:t>
      </w:r>
      <w:r>
        <w:rPr>
          <w:rFonts w:ascii="Arial" w:eastAsia="Arial" w:hAnsi="Arial"/>
          <w:color w:val="000000"/>
          <w:sz w:val="24"/>
        </w:rPr>
        <w:t>or [</w:t>
      </w:r>
      <w:r>
        <w:rPr>
          <w:rFonts w:ascii="Arial" w:eastAsia="Arial" w:hAnsi="Arial"/>
          <w:b/>
          <w:color w:val="000000"/>
          <w:sz w:val="24"/>
        </w:rPr>
        <w:t>Bilateral Embedded Generation Agreement</w:t>
      </w:r>
      <w:r>
        <w:rPr>
          <w:rFonts w:ascii="Arial" w:eastAsia="Arial" w:hAnsi="Arial"/>
          <w:color w:val="000000"/>
          <w:sz w:val="24"/>
        </w:rPr>
        <w:t>] [</w:t>
      </w:r>
      <w:r>
        <w:rPr>
          <w:rFonts w:ascii="Arial" w:eastAsia="Arial" w:hAnsi="Arial"/>
          <w:b/>
          <w:color w:val="000000"/>
          <w:sz w:val="24"/>
        </w:rPr>
        <w:t>Construction Agreement</w:t>
      </w:r>
      <w:r>
        <w:rPr>
          <w:rFonts w:ascii="Arial" w:eastAsia="Arial" w:hAnsi="Arial"/>
          <w:color w:val="000000"/>
          <w:sz w:val="24"/>
        </w:rPr>
        <w:t xml:space="preserve">] for [customer/site]. </w:t>
      </w:r>
      <w:r>
        <w:rPr>
          <w:rFonts w:ascii="Arial" w:eastAsia="Arial" w:hAnsi="Arial"/>
          <w:b/>
          <w:color w:val="000000"/>
          <w:sz w:val="24"/>
        </w:rPr>
        <w:t xml:space="preserve">The Company </w:t>
      </w:r>
      <w:r>
        <w:rPr>
          <w:rFonts w:ascii="Arial" w:eastAsia="Arial" w:hAnsi="Arial"/>
          <w:color w:val="000000"/>
          <w:sz w:val="24"/>
        </w:rPr>
        <w:t xml:space="preserve">started processing the application on [date]. Set out below is </w:t>
      </w:r>
      <w:r>
        <w:rPr>
          <w:rFonts w:ascii="Arial" w:eastAsia="Arial" w:hAnsi="Arial"/>
          <w:b/>
          <w:color w:val="000000"/>
          <w:sz w:val="24"/>
        </w:rPr>
        <w:t xml:space="preserve">The Company’s Modification Offer </w:t>
      </w:r>
      <w:r>
        <w:rPr>
          <w:rFonts w:ascii="Arial" w:eastAsia="Arial" w:hAnsi="Arial"/>
          <w:color w:val="000000"/>
          <w:sz w:val="24"/>
        </w:rPr>
        <w:t xml:space="preserve">for the </w:t>
      </w:r>
      <w:r>
        <w:rPr>
          <w:rFonts w:ascii="Arial" w:eastAsia="Arial" w:hAnsi="Arial"/>
          <w:b/>
          <w:color w:val="000000"/>
          <w:sz w:val="24"/>
        </w:rPr>
        <w:t xml:space="preserve">Connection Site </w:t>
      </w:r>
      <w:r>
        <w:rPr>
          <w:rFonts w:ascii="Arial" w:eastAsia="Arial" w:hAnsi="Arial"/>
          <w:color w:val="000000"/>
          <w:sz w:val="24"/>
        </w:rPr>
        <w:t xml:space="preserve">[and/or,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for the </w:t>
      </w:r>
      <w:r>
        <w:rPr>
          <w:rFonts w:ascii="Arial" w:eastAsia="Arial" w:hAnsi="Arial"/>
          <w:b/>
          <w:color w:val="000000"/>
          <w:sz w:val="24"/>
        </w:rPr>
        <w:t>Transmission Interface Site]</w:t>
      </w:r>
      <w:r>
        <w:rPr>
          <w:rFonts w:ascii="Arial" w:eastAsia="Arial" w:hAnsi="Arial"/>
          <w:color w:val="000000"/>
          <w:sz w:val="24"/>
        </w:rPr>
        <w:t xml:space="preserve">. Please note that certain expressions which are used in this offer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and when this occurs the expressions have capital letters at the beginning of each word and are in bold.</w:t>
      </w:r>
    </w:p>
    <w:p w14:paraId="79BE0B15" w14:textId="77777777" w:rsidR="008D59F1" w:rsidRDefault="006E033B">
      <w:pPr>
        <w:numPr>
          <w:ilvl w:val="0"/>
          <w:numId w:val="1"/>
        </w:numPr>
        <w:spacing w:before="243" w:line="282" w:lineRule="exact"/>
        <w:ind w:left="864" w:right="144" w:hanging="864"/>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offers to enter into an agreement to vary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w:t>
      </w:r>
      <w:r>
        <w:rPr>
          <w:rFonts w:ascii="Arial" w:eastAsia="Arial" w:hAnsi="Arial"/>
          <w:b/>
          <w:color w:val="000000"/>
          <w:sz w:val="24"/>
        </w:rPr>
        <w:t xml:space="preserve">[Construction Agreement] </w:t>
      </w:r>
      <w:r>
        <w:rPr>
          <w:rFonts w:ascii="Arial" w:eastAsia="Arial" w:hAnsi="Arial"/>
          <w:color w:val="000000"/>
          <w:sz w:val="24"/>
        </w:rPr>
        <w:t xml:space="preserve">in the form and </w:t>
      </w:r>
      <w:proofErr w:type="gramStart"/>
      <w:r>
        <w:rPr>
          <w:rFonts w:ascii="Arial" w:eastAsia="Arial" w:hAnsi="Arial"/>
          <w:color w:val="000000"/>
          <w:sz w:val="24"/>
        </w:rPr>
        <w:t>terms</w:t>
      </w:r>
      <w:proofErr w:type="gramEnd"/>
    </w:p>
    <w:p w14:paraId="0ABC0BA9" w14:textId="77777777" w:rsidR="008D59F1" w:rsidRDefault="006E033B">
      <w:pPr>
        <w:tabs>
          <w:tab w:val="left" w:pos="4248"/>
        </w:tabs>
        <w:spacing w:line="274" w:lineRule="exact"/>
        <w:ind w:left="864"/>
        <w:textAlignment w:val="baseline"/>
        <w:rPr>
          <w:rFonts w:ascii="Arial" w:eastAsia="Arial" w:hAnsi="Arial"/>
          <w:color w:val="000000"/>
          <w:sz w:val="24"/>
        </w:rPr>
      </w:pPr>
      <w:r>
        <w:rPr>
          <w:rFonts w:ascii="Arial" w:eastAsia="Arial" w:hAnsi="Arial"/>
          <w:color w:val="000000"/>
          <w:sz w:val="24"/>
        </w:rPr>
        <w:t>attached (Reference No. [</w:t>
      </w:r>
      <w:r>
        <w:rPr>
          <w:rFonts w:ascii="Arial" w:eastAsia="Arial" w:hAnsi="Arial"/>
          <w:color w:val="000000"/>
          <w:sz w:val="24"/>
        </w:rPr>
        <w:tab/>
        <w:t>]).</w:t>
      </w:r>
    </w:p>
    <w:p w14:paraId="6B17FC94" w14:textId="77777777" w:rsidR="008D59F1" w:rsidRDefault="006E033B">
      <w:pPr>
        <w:numPr>
          <w:ilvl w:val="0"/>
          <w:numId w:val="1"/>
        </w:numPr>
        <w:spacing w:before="2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This offer has been prepared upon the basis that each party will construct, install, control, operate and maintain, in the case of the </w:t>
      </w:r>
      <w:r>
        <w:rPr>
          <w:rFonts w:ascii="Arial" w:eastAsia="Arial" w:hAnsi="Arial"/>
          <w:b/>
          <w:color w:val="000000"/>
          <w:sz w:val="24"/>
        </w:rPr>
        <w:t xml:space="preserve">User, </w:t>
      </w:r>
      <w:r>
        <w:rPr>
          <w:rFonts w:ascii="Arial" w:eastAsia="Arial" w:hAnsi="Arial"/>
          <w:color w:val="000000"/>
          <w:sz w:val="24"/>
        </w:rPr>
        <w:t xml:space="preserve">the </w:t>
      </w:r>
      <w:r>
        <w:rPr>
          <w:rFonts w:ascii="Arial" w:eastAsia="Arial" w:hAnsi="Arial"/>
          <w:b/>
          <w:color w:val="000000"/>
          <w:sz w:val="24"/>
        </w:rPr>
        <w:t xml:space="preserve">Plant </w:t>
      </w:r>
      <w:r>
        <w:rPr>
          <w:rFonts w:ascii="Arial" w:eastAsia="Arial" w:hAnsi="Arial"/>
          <w:color w:val="000000"/>
          <w:sz w:val="24"/>
        </w:rPr>
        <w:t xml:space="preserve">and </w:t>
      </w:r>
      <w:r>
        <w:rPr>
          <w:rFonts w:ascii="Arial" w:eastAsia="Arial" w:hAnsi="Arial"/>
          <w:b/>
          <w:color w:val="000000"/>
          <w:sz w:val="24"/>
        </w:rPr>
        <w:t xml:space="preserve">Apparatus </w:t>
      </w:r>
      <w:r>
        <w:rPr>
          <w:rFonts w:ascii="Arial" w:eastAsia="Arial" w:hAnsi="Arial"/>
          <w:color w:val="000000"/>
          <w:sz w:val="24"/>
        </w:rPr>
        <w:t xml:space="preserve">which it will own, and in the case of </w:t>
      </w:r>
      <w:r>
        <w:rPr>
          <w:rFonts w:ascii="Arial" w:eastAsia="Arial" w:hAnsi="Arial"/>
          <w:b/>
          <w:color w:val="000000"/>
          <w:sz w:val="24"/>
        </w:rPr>
        <w:t>The Company</w:t>
      </w:r>
      <w:r>
        <w:rPr>
          <w:rFonts w:ascii="Arial" w:eastAsia="Arial" w:hAnsi="Arial"/>
          <w:color w:val="000000"/>
          <w:sz w:val="24"/>
        </w:rPr>
        <w:t xml:space="preserve">, the </w:t>
      </w:r>
      <w:r>
        <w:rPr>
          <w:rFonts w:ascii="Arial" w:eastAsia="Arial" w:hAnsi="Arial"/>
          <w:b/>
          <w:color w:val="000000"/>
          <w:sz w:val="24"/>
        </w:rPr>
        <w:t xml:space="preserve">Transmission Plant </w:t>
      </w:r>
      <w:r>
        <w:rPr>
          <w:rFonts w:ascii="Arial" w:eastAsia="Arial" w:hAnsi="Arial"/>
          <w:color w:val="000000"/>
          <w:sz w:val="24"/>
        </w:rPr>
        <w:t xml:space="preserve">and </w:t>
      </w:r>
      <w:r>
        <w:rPr>
          <w:rFonts w:ascii="Arial" w:eastAsia="Arial" w:hAnsi="Arial"/>
          <w:b/>
          <w:color w:val="000000"/>
          <w:sz w:val="24"/>
        </w:rPr>
        <w:t xml:space="preserve">Transmission Apparatus </w:t>
      </w:r>
      <w:r>
        <w:rPr>
          <w:rFonts w:ascii="Arial" w:eastAsia="Arial" w:hAnsi="Arial"/>
          <w:color w:val="000000"/>
          <w:sz w:val="24"/>
        </w:rPr>
        <w:t xml:space="preserve">[including any </w:t>
      </w:r>
      <w:r>
        <w:rPr>
          <w:rFonts w:ascii="Arial" w:eastAsia="Arial" w:hAnsi="Arial"/>
          <w:b/>
          <w:color w:val="000000"/>
          <w:sz w:val="24"/>
        </w:rPr>
        <w:t>OTSUA</w:t>
      </w:r>
      <w:r>
        <w:rPr>
          <w:rFonts w:ascii="Arial" w:eastAsia="Arial" w:hAnsi="Arial"/>
          <w:color w:val="000000"/>
          <w:sz w:val="24"/>
        </w:rPr>
        <w:t xml:space="preserve">] applying the ownership rules set out in Paragraph 2.12 of the </w:t>
      </w:r>
      <w:r>
        <w:rPr>
          <w:rFonts w:ascii="Arial" w:eastAsia="Arial" w:hAnsi="Arial"/>
          <w:b/>
          <w:color w:val="000000"/>
          <w:sz w:val="24"/>
        </w:rPr>
        <w:t>CUSC</w:t>
      </w:r>
      <w:r>
        <w:rPr>
          <w:rFonts w:ascii="Arial" w:eastAsia="Arial" w:hAnsi="Arial"/>
          <w:color w:val="000000"/>
          <w:sz w:val="24"/>
        </w:rPr>
        <w:t>.</w:t>
      </w:r>
    </w:p>
    <w:p w14:paraId="12419DB9" w14:textId="77777777" w:rsidR="008D59F1" w:rsidRDefault="006E033B">
      <w:pPr>
        <w:numPr>
          <w:ilvl w:val="0"/>
          <w:numId w:val="1"/>
        </w:numPr>
        <w:spacing w:before="224"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prior to the relevant date for charging set out in the relevant </w:t>
      </w:r>
      <w:r>
        <w:rPr>
          <w:rFonts w:ascii="Arial" w:eastAsia="Arial" w:hAnsi="Arial"/>
          <w:b/>
          <w:color w:val="000000"/>
          <w:sz w:val="24"/>
        </w:rPr>
        <w:t xml:space="preserve">Bilateral Agreement </w:t>
      </w:r>
      <w:r>
        <w:rPr>
          <w:rFonts w:ascii="Arial" w:eastAsia="Arial" w:hAnsi="Arial"/>
          <w:color w:val="000000"/>
          <w:sz w:val="24"/>
        </w:rPr>
        <w:t xml:space="preserve">you also [enter into an </w:t>
      </w:r>
      <w:r>
        <w:rPr>
          <w:rFonts w:ascii="Arial" w:eastAsia="Arial" w:hAnsi="Arial"/>
          <w:b/>
          <w:color w:val="000000"/>
          <w:sz w:val="24"/>
        </w:rPr>
        <w:t>Interface Agreement</w:t>
      </w:r>
      <w:r>
        <w:rPr>
          <w:rFonts w:ascii="Arial" w:eastAsia="Arial" w:hAnsi="Arial"/>
          <w:color w:val="000000"/>
          <w:sz w:val="24"/>
        </w:rPr>
        <w:t xml:space="preserve">] or [agreement to vary the existing </w:t>
      </w:r>
      <w:r>
        <w:rPr>
          <w:rFonts w:ascii="Arial" w:eastAsia="Arial" w:hAnsi="Arial"/>
          <w:b/>
          <w:color w:val="000000"/>
          <w:sz w:val="24"/>
        </w:rPr>
        <w:t>Interface Agreement</w:t>
      </w:r>
      <w:r>
        <w:rPr>
          <w:rFonts w:ascii="Arial" w:eastAsia="Arial" w:hAnsi="Arial"/>
          <w:color w:val="000000"/>
          <w:sz w:val="24"/>
        </w:rPr>
        <w:t xml:space="preserve">] covering the </w:t>
      </w:r>
      <w:r>
        <w:rPr>
          <w:rFonts w:ascii="Arial" w:eastAsia="Arial" w:hAnsi="Arial"/>
          <w:b/>
          <w:color w:val="000000"/>
          <w:sz w:val="24"/>
        </w:rPr>
        <w:t xml:space="preserve">Connection Site </w:t>
      </w:r>
      <w:r>
        <w:rPr>
          <w:rFonts w:ascii="Arial" w:eastAsia="Arial" w:hAnsi="Arial"/>
          <w:color w:val="000000"/>
          <w:sz w:val="24"/>
        </w:rPr>
        <w:t>in a form to be agreed between the parties.]</w:t>
      </w:r>
    </w:p>
    <w:p w14:paraId="7A4C81AB" w14:textId="77777777" w:rsidR="008D59F1" w:rsidRDefault="006E033B">
      <w:pPr>
        <w:numPr>
          <w:ilvl w:val="0"/>
          <w:numId w:val="1"/>
        </w:numPr>
        <w:spacing w:before="221"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[It is a condition of this offer that the </w:t>
      </w:r>
      <w:r>
        <w:rPr>
          <w:rFonts w:ascii="Arial" w:eastAsia="Arial" w:hAnsi="Arial"/>
          <w:b/>
          <w:color w:val="000000"/>
          <w:sz w:val="24"/>
        </w:rPr>
        <w:t xml:space="preserve">Connection Site </w:t>
      </w:r>
      <w:r>
        <w:rPr>
          <w:rFonts w:ascii="Arial" w:eastAsia="Arial" w:hAnsi="Arial"/>
          <w:color w:val="000000"/>
          <w:sz w:val="24"/>
        </w:rPr>
        <w:t xml:space="preserve">[or,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 xml:space="preserve">OTSDUW, </w:t>
      </w:r>
      <w:r>
        <w:rPr>
          <w:rFonts w:ascii="Arial" w:eastAsia="Arial" w:hAnsi="Arial"/>
          <w:color w:val="000000"/>
          <w:sz w:val="24"/>
        </w:rPr>
        <w:t xml:space="preserve">the </w:t>
      </w:r>
      <w:r>
        <w:rPr>
          <w:rFonts w:ascii="Arial" w:eastAsia="Arial" w:hAnsi="Arial"/>
          <w:b/>
          <w:color w:val="000000"/>
          <w:sz w:val="24"/>
        </w:rPr>
        <w:t>Transmission Interface Site</w:t>
      </w:r>
      <w:r>
        <w:rPr>
          <w:rFonts w:ascii="Arial" w:eastAsia="Arial" w:hAnsi="Arial"/>
          <w:color w:val="000000"/>
          <w:sz w:val="24"/>
        </w:rPr>
        <w:t xml:space="preserve">] is not a nominated site under the “NAECI” (the National Agreement for the Engineering Construction Industry) conditions and will not become one and any agreement for this site will be conditional upon this. </w:t>
      </w:r>
      <w:proofErr w:type="gramStart"/>
      <w:r>
        <w:rPr>
          <w:rFonts w:ascii="Arial" w:eastAsia="Arial" w:hAnsi="Arial"/>
          <w:color w:val="000000"/>
          <w:sz w:val="24"/>
        </w:rPr>
        <w:t>In the event that</w:t>
      </w:r>
      <w:proofErr w:type="gramEnd"/>
      <w:r>
        <w:rPr>
          <w:rFonts w:ascii="Arial" w:eastAsia="Arial" w:hAnsi="Arial"/>
          <w:color w:val="000000"/>
          <w:sz w:val="24"/>
        </w:rPr>
        <w:t xml:space="preserve"> the condition should not be met, </w:t>
      </w:r>
      <w:r>
        <w:rPr>
          <w:rFonts w:ascii="Arial" w:eastAsia="Arial" w:hAnsi="Arial"/>
          <w:b/>
          <w:color w:val="000000"/>
          <w:sz w:val="24"/>
        </w:rPr>
        <w:t xml:space="preserve">The Company </w:t>
      </w:r>
      <w:r>
        <w:rPr>
          <w:rFonts w:ascii="Arial" w:eastAsia="Arial" w:hAnsi="Arial"/>
          <w:color w:val="000000"/>
          <w:sz w:val="24"/>
        </w:rPr>
        <w:t xml:space="preserve">will be entitled to revise all the dates and charges contained in the </w:t>
      </w:r>
      <w:r>
        <w:rPr>
          <w:rFonts w:ascii="Arial" w:eastAsia="Arial" w:hAnsi="Arial"/>
          <w:b/>
          <w:color w:val="000000"/>
          <w:sz w:val="24"/>
        </w:rPr>
        <w:t>Bilateral Connection Agreement [and Construction Agreement]</w:t>
      </w:r>
      <w:r>
        <w:rPr>
          <w:rFonts w:ascii="Arial" w:eastAsia="Arial" w:hAnsi="Arial"/>
          <w:color w:val="000000"/>
          <w:sz w:val="24"/>
        </w:rPr>
        <w:t>.]</w:t>
      </w:r>
    </w:p>
    <w:p w14:paraId="6417778D" w14:textId="77777777" w:rsidR="008D59F1" w:rsidRDefault="006E033B">
      <w:pPr>
        <w:numPr>
          <w:ilvl w:val="0"/>
          <w:numId w:val="1"/>
        </w:numPr>
        <w:spacing w:before="236" w:after="339" w:line="283" w:lineRule="exact"/>
        <w:ind w:left="864" w:right="144" w:hanging="864"/>
        <w:jc w:val="both"/>
        <w:textAlignment w:val="baseline"/>
        <w:rPr>
          <w:rFonts w:ascii="Arial" w:eastAsia="Arial" w:hAnsi="Arial"/>
          <w:color w:val="000000"/>
          <w:sz w:val="24"/>
        </w:rPr>
      </w:pPr>
      <w:r>
        <w:rPr>
          <w:rFonts w:ascii="Arial" w:eastAsia="Arial" w:hAnsi="Arial"/>
          <w:color w:val="000000"/>
          <w:sz w:val="24"/>
        </w:rPr>
        <w:t xml:space="preserve">The technical conditions with which you must comply as a term of this offer are set out in the </w:t>
      </w:r>
      <w:r>
        <w:rPr>
          <w:rFonts w:ascii="Arial" w:eastAsia="Arial" w:hAnsi="Arial"/>
          <w:b/>
          <w:color w:val="000000"/>
          <w:sz w:val="24"/>
        </w:rPr>
        <w:t>Grid Code</w:t>
      </w:r>
      <w:r>
        <w:rPr>
          <w:rFonts w:ascii="Arial" w:eastAsia="Arial" w:hAnsi="Arial"/>
          <w:color w:val="000000"/>
          <w:sz w:val="24"/>
        </w:rPr>
        <w:t>. Additional or different technical conditions are set out in the Appendices to the [</w:t>
      </w:r>
      <w:r>
        <w:rPr>
          <w:rFonts w:ascii="Arial" w:eastAsia="Arial" w:hAnsi="Arial"/>
          <w:b/>
          <w:color w:val="000000"/>
          <w:sz w:val="24"/>
        </w:rPr>
        <w:t>Bilateral Connection Agreement</w:t>
      </w:r>
      <w:r>
        <w:rPr>
          <w:rFonts w:ascii="Arial" w:eastAsia="Arial" w:hAnsi="Arial"/>
          <w:color w:val="000000"/>
          <w:sz w:val="24"/>
        </w:rPr>
        <w:t>] or [</w:t>
      </w:r>
      <w:r>
        <w:rPr>
          <w:rFonts w:ascii="Arial" w:eastAsia="Arial" w:hAnsi="Arial"/>
          <w:b/>
          <w:color w:val="000000"/>
          <w:sz w:val="24"/>
        </w:rPr>
        <w:t>Bilateral Embedded Generation Agreement</w:t>
      </w:r>
      <w:r>
        <w:rPr>
          <w:rFonts w:ascii="Arial" w:eastAsia="Arial" w:hAnsi="Arial"/>
          <w:color w:val="000000"/>
          <w:sz w:val="24"/>
        </w:rPr>
        <w:t xml:space="preserve">] or, in the case of a </w:t>
      </w:r>
      <w:r>
        <w:rPr>
          <w:rFonts w:ascii="Arial" w:eastAsia="Arial" w:hAnsi="Arial"/>
          <w:b/>
          <w:color w:val="000000"/>
          <w:sz w:val="24"/>
        </w:rPr>
        <w:t xml:space="preserve">User </w:t>
      </w:r>
      <w:r>
        <w:rPr>
          <w:rFonts w:ascii="Arial" w:eastAsia="Arial" w:hAnsi="Arial"/>
          <w:color w:val="000000"/>
          <w:sz w:val="24"/>
        </w:rPr>
        <w:t xml:space="preserve">undertaking </w:t>
      </w:r>
      <w:r>
        <w:rPr>
          <w:rFonts w:ascii="Arial" w:eastAsia="Arial" w:hAnsi="Arial"/>
          <w:b/>
          <w:color w:val="000000"/>
          <w:sz w:val="24"/>
        </w:rPr>
        <w:t>OTSDUW</w:t>
      </w:r>
      <w:r>
        <w:rPr>
          <w:rFonts w:ascii="Arial" w:eastAsia="Arial" w:hAnsi="Arial"/>
          <w:color w:val="000000"/>
          <w:sz w:val="24"/>
        </w:rPr>
        <w:t xml:space="preserve">, the </w:t>
      </w:r>
      <w:r>
        <w:rPr>
          <w:rFonts w:ascii="Arial" w:eastAsia="Arial" w:hAnsi="Arial"/>
          <w:b/>
          <w:color w:val="000000"/>
          <w:sz w:val="24"/>
        </w:rPr>
        <w:t>Construction</w:t>
      </w:r>
    </w:p>
    <w:p w14:paraId="735254EE" w14:textId="77777777" w:rsidR="008D59F1" w:rsidRDefault="008D59F1">
      <w:pPr>
        <w:spacing w:before="236" w:after="339" w:line="283" w:lineRule="exact"/>
        <w:sectPr w:rsidR="008D59F1">
          <w:pgSz w:w="11909" w:h="16843"/>
          <w:pgMar w:top="720" w:right="1565" w:bottom="247" w:left="1704" w:header="720" w:footer="720" w:gutter="0"/>
          <w:cols w:space="720"/>
        </w:sectPr>
      </w:pPr>
    </w:p>
    <w:p w14:paraId="6F0B9D31" w14:textId="62053B39" w:rsidR="008D59F1" w:rsidRDefault="00764B1D">
      <w:pPr>
        <w:spacing w:before="2" w:line="231" w:lineRule="exact"/>
        <w:ind w:left="72" w:right="72"/>
        <w:textAlignment w:val="baseline"/>
        <w:rPr>
          <w:rFonts w:ascii="Arial" w:eastAsia="Arial" w:hAnsi="Arial"/>
          <w:color w:val="000000"/>
          <w:spacing w:val="-2"/>
          <w:sz w:val="20"/>
        </w:rPr>
      </w:pPr>
      <w:r>
        <w:rPr>
          <w:rFonts w:ascii="Arial" w:eastAsia="Arial" w:hAnsi="Arial"/>
          <w:color w:val="000000"/>
          <w:spacing w:val="-2"/>
          <w:sz w:val="20"/>
        </w:rPr>
        <w:lastRenderedPageBreak/>
        <w:t>CUSC v1.</w:t>
      </w:r>
      <w:r w:rsidR="00673622">
        <w:rPr>
          <w:rFonts w:ascii="Arial" w:eastAsia="Arial" w:hAnsi="Arial"/>
          <w:color w:val="000000"/>
          <w:spacing w:val="-2"/>
          <w:sz w:val="20"/>
        </w:rPr>
        <w:t>8</w:t>
      </w:r>
    </w:p>
    <w:p w14:paraId="2B9A5192" w14:textId="77777777" w:rsidR="008D59F1" w:rsidRDefault="006E033B">
      <w:pPr>
        <w:spacing w:before="266" w:line="283" w:lineRule="exact"/>
        <w:ind w:left="936" w:right="72"/>
        <w:jc w:val="both"/>
        <w:textAlignment w:val="baseline"/>
        <w:rPr>
          <w:rFonts w:ascii="Arial" w:eastAsia="Arial" w:hAnsi="Arial"/>
          <w:b/>
          <w:color w:val="000000"/>
          <w:sz w:val="24"/>
        </w:rPr>
      </w:pPr>
      <w:r>
        <w:rPr>
          <w:rFonts w:ascii="Arial" w:eastAsia="Arial" w:hAnsi="Arial"/>
          <w:b/>
          <w:color w:val="000000"/>
          <w:sz w:val="24"/>
        </w:rPr>
        <w:t>Agreement</w:t>
      </w:r>
      <w:r>
        <w:rPr>
          <w:rFonts w:ascii="Arial" w:eastAsia="Arial" w:hAnsi="Arial"/>
          <w:color w:val="000000"/>
          <w:sz w:val="24"/>
        </w:rPr>
        <w:t>]. It is your responsibility to ensure that your equipment complies with the requirements of the relevant conditions.</w:t>
      </w:r>
    </w:p>
    <w:p w14:paraId="5A380FC0" w14:textId="71B19A6C" w:rsidR="008D59F1" w:rsidRDefault="006E033B">
      <w:pPr>
        <w:numPr>
          <w:ilvl w:val="0"/>
          <w:numId w:val="2"/>
        </w:numPr>
        <w:tabs>
          <w:tab w:val="clear" w:pos="864"/>
          <w:tab w:val="left" w:pos="936"/>
        </w:tabs>
        <w:spacing w:before="235"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This offer is open for acceptance according to the terms of Paragraph 6.9 (</w:t>
      </w:r>
      <w:r>
        <w:rPr>
          <w:rFonts w:ascii="Arial" w:eastAsia="Arial" w:hAnsi="Arial"/>
          <w:b/>
          <w:color w:val="000000"/>
          <w:sz w:val="24"/>
        </w:rPr>
        <w:t>Modifications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 xml:space="preserve">and the </w:t>
      </w:r>
      <w:r w:rsidR="009037AE">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 xml:space="preserve">. Please note your right to make an application to the </w:t>
      </w:r>
      <w:r>
        <w:rPr>
          <w:rFonts w:ascii="Arial" w:eastAsia="Arial" w:hAnsi="Arial"/>
          <w:b/>
          <w:color w:val="000000"/>
          <w:sz w:val="24"/>
        </w:rPr>
        <w:t xml:space="preserve">Authority </w:t>
      </w:r>
      <w:r>
        <w:rPr>
          <w:rFonts w:ascii="Arial" w:eastAsia="Arial" w:hAnsi="Arial"/>
          <w:color w:val="000000"/>
          <w:sz w:val="24"/>
        </w:rPr>
        <w:t xml:space="preserve">to settle the terms of the </w:t>
      </w:r>
      <w:r>
        <w:rPr>
          <w:rFonts w:ascii="Arial" w:eastAsia="Arial" w:hAnsi="Arial"/>
          <w:b/>
          <w:color w:val="000000"/>
          <w:sz w:val="24"/>
        </w:rPr>
        <w:t xml:space="preserve">Offer </w:t>
      </w:r>
      <w:r>
        <w:rPr>
          <w:rFonts w:ascii="Arial" w:eastAsia="Arial" w:hAnsi="Arial"/>
          <w:color w:val="000000"/>
          <w:sz w:val="24"/>
        </w:rPr>
        <w:t xml:space="preserve">pursuant to </w:t>
      </w:r>
      <w:r w:rsidR="00D7719C">
        <w:rPr>
          <w:rFonts w:ascii="Arial" w:eastAsia="Arial" w:hAnsi="Arial"/>
          <w:color w:val="000000"/>
          <w:sz w:val="24"/>
        </w:rPr>
        <w:t>c</w:t>
      </w:r>
      <w:r>
        <w:rPr>
          <w:rFonts w:ascii="Arial" w:eastAsia="Arial" w:hAnsi="Arial"/>
          <w:color w:val="000000"/>
          <w:sz w:val="24"/>
        </w:rPr>
        <w:t xml:space="preserve">ondition </w:t>
      </w:r>
      <w:r w:rsidR="00D7719C">
        <w:rPr>
          <w:rFonts w:ascii="Arial" w:eastAsia="Arial" w:hAnsi="Arial"/>
          <w:color w:val="000000"/>
          <w:sz w:val="24"/>
        </w:rPr>
        <w:t>E13</w:t>
      </w:r>
      <w:r>
        <w:rPr>
          <w:rFonts w:ascii="Arial" w:eastAsia="Arial" w:hAnsi="Arial"/>
          <w:color w:val="000000"/>
          <w:sz w:val="24"/>
        </w:rPr>
        <w:t xml:space="preserve"> of the </w:t>
      </w:r>
      <w:r w:rsidR="00D7719C">
        <w:rPr>
          <w:rFonts w:ascii="Arial" w:eastAsia="Arial" w:hAnsi="Arial"/>
          <w:b/>
          <w:color w:val="000000"/>
          <w:sz w:val="24"/>
        </w:rPr>
        <w:t xml:space="preserve">ESO </w:t>
      </w:r>
      <w:proofErr w:type="spellStart"/>
      <w:r>
        <w:rPr>
          <w:rFonts w:ascii="Arial" w:eastAsia="Arial" w:hAnsi="Arial"/>
          <w:b/>
          <w:color w:val="000000"/>
          <w:sz w:val="24"/>
        </w:rPr>
        <w:t>Licence</w:t>
      </w:r>
      <w:proofErr w:type="spellEnd"/>
      <w:r>
        <w:rPr>
          <w:rFonts w:ascii="Arial" w:eastAsia="Arial" w:hAnsi="Arial"/>
          <w:color w:val="000000"/>
          <w:sz w:val="24"/>
        </w:rPr>
        <w:t>.</w:t>
      </w:r>
    </w:p>
    <w:p w14:paraId="33C11E0E" w14:textId="7AC2B889" w:rsidR="008D59F1" w:rsidRDefault="004A77F8">
      <w:pPr>
        <w:numPr>
          <w:ilvl w:val="0"/>
          <w:numId w:val="2"/>
        </w:numPr>
        <w:tabs>
          <w:tab w:val="clear" w:pos="864"/>
          <w:tab w:val="left" w:pos="936"/>
        </w:tabs>
        <w:spacing w:before="236" w:line="283" w:lineRule="exact"/>
        <w:ind w:left="936" w:right="72" w:hanging="864"/>
        <w:jc w:val="both"/>
        <w:textAlignment w:val="baseline"/>
        <w:rPr>
          <w:rFonts w:ascii="Arial" w:eastAsia="Arial" w:hAnsi="Arial"/>
          <w:color w:val="000000"/>
          <w:sz w:val="24"/>
        </w:rPr>
      </w:pPr>
      <w:ins w:id="0" w:author="Angela Quinn (NESO)" w:date="2024-10-18T01:53:00Z">
        <w:r>
          <w:rPr>
            <w:rFonts w:ascii="Arial" w:eastAsia="Arial" w:hAnsi="Arial"/>
            <w:color w:val="000000"/>
            <w:sz w:val="24"/>
          </w:rPr>
          <w:t>[</w:t>
        </w:r>
      </w:ins>
      <w:r w:rsidR="006E033B">
        <w:rPr>
          <w:rFonts w:ascii="Arial" w:eastAsia="Arial" w:hAnsi="Arial"/>
          <w:color w:val="000000"/>
          <w:sz w:val="24"/>
        </w:rPr>
        <w:t xml:space="preserve">Please note the provisions of Paragraph 6.10.4 of the </w:t>
      </w:r>
      <w:r w:rsidR="006E033B">
        <w:rPr>
          <w:rFonts w:ascii="Arial" w:eastAsia="Arial" w:hAnsi="Arial"/>
          <w:b/>
          <w:color w:val="000000"/>
          <w:sz w:val="24"/>
        </w:rPr>
        <w:t xml:space="preserve">CUSC </w:t>
      </w:r>
      <w:r w:rsidR="006E033B">
        <w:rPr>
          <w:rFonts w:ascii="Arial" w:eastAsia="Arial" w:hAnsi="Arial"/>
          <w:color w:val="000000"/>
          <w:sz w:val="24"/>
        </w:rPr>
        <w:t xml:space="preserve">in respect of interactive offers which, inter alia, allows </w:t>
      </w:r>
      <w:r w:rsidR="006E033B">
        <w:rPr>
          <w:rFonts w:ascii="Arial" w:eastAsia="Arial" w:hAnsi="Arial"/>
          <w:b/>
          <w:color w:val="000000"/>
          <w:sz w:val="24"/>
        </w:rPr>
        <w:t xml:space="preserve">The Company </w:t>
      </w:r>
      <w:r w:rsidR="006E033B">
        <w:rPr>
          <w:rFonts w:ascii="Arial" w:eastAsia="Arial" w:hAnsi="Arial"/>
          <w:color w:val="000000"/>
          <w:sz w:val="24"/>
        </w:rPr>
        <w:t xml:space="preserve">to vary the terms of this offer if a </w:t>
      </w:r>
      <w:r w:rsidR="006E033B">
        <w:rPr>
          <w:rFonts w:ascii="Arial" w:eastAsia="Arial" w:hAnsi="Arial"/>
          <w:b/>
          <w:color w:val="000000"/>
          <w:sz w:val="24"/>
        </w:rPr>
        <w:t xml:space="preserve">Connection </w:t>
      </w:r>
      <w:r w:rsidR="006E033B">
        <w:rPr>
          <w:rFonts w:ascii="Arial" w:eastAsia="Arial" w:hAnsi="Arial"/>
          <w:color w:val="000000"/>
          <w:sz w:val="24"/>
        </w:rPr>
        <w:t xml:space="preserve">or </w:t>
      </w:r>
      <w:r w:rsidR="006E033B">
        <w:rPr>
          <w:rFonts w:ascii="Arial" w:eastAsia="Arial" w:hAnsi="Arial"/>
          <w:b/>
          <w:color w:val="000000"/>
          <w:sz w:val="24"/>
        </w:rPr>
        <w:t xml:space="preserve">Modification Offer </w:t>
      </w:r>
      <w:r w:rsidR="006E033B">
        <w:rPr>
          <w:rFonts w:ascii="Arial" w:eastAsia="Arial" w:hAnsi="Arial"/>
          <w:color w:val="000000"/>
          <w:sz w:val="24"/>
        </w:rPr>
        <w:t xml:space="preserve">which interacts with this offer is accepted first. In terms of Paragraph 6.10.4 of the </w:t>
      </w:r>
      <w:r w:rsidR="006E033B">
        <w:rPr>
          <w:rFonts w:ascii="Arial" w:eastAsia="Arial" w:hAnsi="Arial"/>
          <w:b/>
          <w:color w:val="000000"/>
          <w:sz w:val="24"/>
        </w:rPr>
        <w:t xml:space="preserve">CUSC The Company </w:t>
      </w:r>
      <w:r w:rsidR="006E033B">
        <w:rPr>
          <w:rFonts w:ascii="Arial" w:eastAsia="Arial" w:hAnsi="Arial"/>
          <w:color w:val="000000"/>
          <w:sz w:val="24"/>
        </w:rPr>
        <w:t xml:space="preserve">will advise you of another offer being made by </w:t>
      </w:r>
      <w:r w:rsidR="006E033B">
        <w:rPr>
          <w:rFonts w:ascii="Arial" w:eastAsia="Arial" w:hAnsi="Arial"/>
          <w:b/>
          <w:color w:val="000000"/>
          <w:sz w:val="24"/>
        </w:rPr>
        <w:t xml:space="preserve">The Company </w:t>
      </w:r>
      <w:r w:rsidR="006E033B">
        <w:rPr>
          <w:rFonts w:ascii="Arial" w:eastAsia="Arial" w:hAnsi="Arial"/>
          <w:color w:val="000000"/>
          <w:sz w:val="24"/>
        </w:rPr>
        <w:t>which may interact with your offer.</w:t>
      </w:r>
      <w:ins w:id="1" w:author="Angela Quinn (NESO)" w:date="2024-10-18T01:53:00Z">
        <w:r>
          <w:rPr>
            <w:rFonts w:ascii="Arial" w:eastAsia="Arial" w:hAnsi="Arial"/>
            <w:color w:val="000000"/>
            <w:sz w:val="24"/>
          </w:rPr>
          <w:t xml:space="preserve"> – </w:t>
        </w:r>
        <w:r w:rsidRPr="004A77F8">
          <w:rPr>
            <w:rFonts w:ascii="Arial" w:eastAsia="Arial" w:hAnsi="Arial"/>
            <w:i/>
            <w:iCs/>
            <w:color w:val="000000"/>
            <w:sz w:val="24"/>
          </w:rPr>
          <w:t>delete if this is a Gated Modification Offer</w:t>
        </w:r>
        <w:r>
          <w:rPr>
            <w:rFonts w:ascii="Arial" w:eastAsia="Arial" w:hAnsi="Arial"/>
            <w:color w:val="000000"/>
            <w:sz w:val="24"/>
          </w:rPr>
          <w:t>]</w:t>
        </w:r>
      </w:ins>
    </w:p>
    <w:p w14:paraId="12AAC8BE" w14:textId="77777777" w:rsidR="008D59F1" w:rsidRDefault="006E033B">
      <w:pPr>
        <w:numPr>
          <w:ilvl w:val="0"/>
          <w:numId w:val="2"/>
        </w:numPr>
        <w:tabs>
          <w:tab w:val="clear" w:pos="864"/>
          <w:tab w:val="left" w:pos="936"/>
        </w:tabs>
        <w:spacing w:before="218" w:line="283"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To accept this offer, please sign (and </w:t>
      </w:r>
      <w:proofErr w:type="gramStart"/>
      <w:r>
        <w:rPr>
          <w:rFonts w:ascii="Arial" w:eastAsia="Arial" w:hAnsi="Arial"/>
          <w:color w:val="000000"/>
          <w:sz w:val="24"/>
        </w:rPr>
        <w:t>where</w:t>
      </w:r>
      <w:proofErr w:type="gramEnd"/>
      <w:r>
        <w:rPr>
          <w:rFonts w:ascii="Arial" w:eastAsia="Arial" w:hAnsi="Arial"/>
          <w:color w:val="000000"/>
          <w:sz w:val="24"/>
        </w:rPr>
        <w:t xml:space="preserve"> issued by email, having printed off 2 copies of each) and return the [</w:t>
      </w:r>
      <w:r>
        <w:rPr>
          <w:rFonts w:ascii="Arial" w:eastAsia="Arial" w:hAnsi="Arial"/>
          <w:b/>
          <w:color w:val="000000"/>
          <w:sz w:val="24"/>
        </w:rPr>
        <w:t>Construction Agreement</w:t>
      </w:r>
      <w:r>
        <w:rPr>
          <w:rFonts w:ascii="Arial" w:eastAsia="Arial" w:hAnsi="Arial"/>
          <w:color w:val="000000"/>
          <w:sz w:val="24"/>
        </w:rPr>
        <w:t>] [</w:t>
      </w:r>
      <w:r>
        <w:rPr>
          <w:rFonts w:ascii="Arial" w:eastAsia="Arial" w:hAnsi="Arial"/>
          <w:b/>
          <w:color w:val="000000"/>
          <w:sz w:val="24"/>
        </w:rPr>
        <w:t>Bilateral Construction Agreement</w:t>
      </w:r>
      <w:r>
        <w:rPr>
          <w:rFonts w:ascii="Arial" w:eastAsia="Arial" w:hAnsi="Arial"/>
          <w:color w:val="000000"/>
          <w:sz w:val="24"/>
        </w:rPr>
        <w:t>] and [</w:t>
      </w:r>
      <w:r>
        <w:rPr>
          <w:rFonts w:ascii="Arial" w:eastAsia="Arial" w:hAnsi="Arial"/>
          <w:b/>
          <w:color w:val="000000"/>
          <w:sz w:val="24"/>
        </w:rPr>
        <w:t>Bilateral Embedded Generation Agreement</w:t>
      </w:r>
      <w:r>
        <w:rPr>
          <w:rFonts w:ascii="Arial" w:eastAsia="Arial" w:hAnsi="Arial"/>
          <w:color w:val="000000"/>
          <w:sz w:val="24"/>
        </w:rPr>
        <w:t xml:space="preserve">] attached to this offer as Section A and Section B. </w:t>
      </w:r>
      <w:r>
        <w:rPr>
          <w:rFonts w:ascii="Arial" w:eastAsia="Arial" w:hAnsi="Arial"/>
          <w:b/>
          <w:color w:val="000000"/>
          <w:sz w:val="24"/>
        </w:rPr>
        <w:t xml:space="preserve">The Company </w:t>
      </w:r>
      <w:r>
        <w:rPr>
          <w:rFonts w:ascii="Arial" w:eastAsia="Arial" w:hAnsi="Arial"/>
          <w:color w:val="000000"/>
          <w:sz w:val="24"/>
        </w:rPr>
        <w:t xml:space="preserve">will then itself countersign these agreements and one original of each will be returned to you for your retention. The agreements are only effective in accordance with their terms once they have been executed by </w:t>
      </w:r>
      <w:r>
        <w:rPr>
          <w:rFonts w:ascii="Arial" w:eastAsia="Arial" w:hAnsi="Arial"/>
          <w:b/>
          <w:color w:val="000000"/>
          <w:sz w:val="24"/>
        </w:rPr>
        <w:t>The Company</w:t>
      </w:r>
      <w:r>
        <w:rPr>
          <w:rFonts w:ascii="Arial" w:eastAsia="Arial" w:hAnsi="Arial"/>
          <w:color w:val="000000"/>
          <w:sz w:val="24"/>
        </w:rPr>
        <w:t>.</w:t>
      </w:r>
    </w:p>
    <w:p w14:paraId="6E500DB4" w14:textId="260A9E34" w:rsidR="00C5764A" w:rsidRPr="00C5764A" w:rsidRDefault="004A77F8" w:rsidP="00C5764A">
      <w:pPr>
        <w:numPr>
          <w:ilvl w:val="0"/>
          <w:numId w:val="2"/>
        </w:numPr>
        <w:tabs>
          <w:tab w:val="clear" w:pos="864"/>
          <w:tab w:val="left" w:pos="936"/>
        </w:tabs>
        <w:spacing w:before="234" w:line="283" w:lineRule="exact"/>
        <w:ind w:left="936" w:right="72" w:hanging="864"/>
        <w:jc w:val="both"/>
        <w:textAlignment w:val="baseline"/>
        <w:rPr>
          <w:rFonts w:ascii="Arial" w:eastAsia="Arial" w:hAnsi="Arial"/>
          <w:sz w:val="24"/>
        </w:rPr>
      </w:pPr>
      <w:ins w:id="2" w:author="Angela Quinn (NESO)" w:date="2024-10-18T01:52:00Z">
        <w:r>
          <w:rPr>
            <w:rFonts w:ascii="Arial" w:eastAsia="Arial" w:hAnsi="Arial"/>
            <w:color w:val="000000"/>
            <w:sz w:val="24"/>
          </w:rPr>
          <w:t>[</w:t>
        </w:r>
      </w:ins>
      <w:r w:rsidR="006E033B">
        <w:rPr>
          <w:rFonts w:ascii="Arial" w:eastAsia="Arial" w:hAnsi="Arial"/>
          <w:color w:val="000000"/>
          <w:sz w:val="24"/>
        </w:rPr>
        <w:t xml:space="preserve">This </w:t>
      </w:r>
      <w:r w:rsidR="006E033B">
        <w:rPr>
          <w:rFonts w:ascii="Arial" w:eastAsia="Arial" w:hAnsi="Arial"/>
          <w:b/>
          <w:color w:val="000000"/>
          <w:sz w:val="24"/>
        </w:rPr>
        <w:t xml:space="preserve">Offer </w:t>
      </w:r>
      <w:r w:rsidR="006E033B">
        <w:rPr>
          <w:rFonts w:ascii="Arial" w:eastAsia="Arial" w:hAnsi="Arial"/>
          <w:color w:val="000000"/>
          <w:sz w:val="24"/>
        </w:rPr>
        <w:t xml:space="preserve">is made </w:t>
      </w:r>
      <w:proofErr w:type="gramStart"/>
      <w:r w:rsidR="006E033B">
        <w:rPr>
          <w:rFonts w:ascii="Arial" w:eastAsia="Arial" w:hAnsi="Arial"/>
          <w:color w:val="000000"/>
          <w:sz w:val="24"/>
        </w:rPr>
        <w:t>on the basis of</w:t>
      </w:r>
      <w:proofErr w:type="gramEnd"/>
      <w:r w:rsidR="006E033B">
        <w:rPr>
          <w:rFonts w:ascii="Arial" w:eastAsia="Arial" w:hAnsi="Arial"/>
          <w:color w:val="000000"/>
          <w:sz w:val="24"/>
        </w:rPr>
        <w:t xml:space="preserve"> the </w:t>
      </w:r>
      <w:r w:rsidR="006E033B">
        <w:rPr>
          <w:rFonts w:ascii="Arial" w:eastAsia="Arial" w:hAnsi="Arial"/>
          <w:b/>
          <w:color w:val="000000"/>
          <w:sz w:val="24"/>
        </w:rPr>
        <w:t xml:space="preserve">Connect and Manage Arrangements </w:t>
      </w:r>
      <w:r w:rsidR="006E033B">
        <w:rPr>
          <w:rFonts w:ascii="Arial" w:eastAsia="Arial" w:hAnsi="Arial"/>
          <w:color w:val="000000"/>
          <w:sz w:val="24"/>
        </w:rPr>
        <w:t xml:space="preserve">[except that as requested the </w:t>
      </w:r>
      <w:r w:rsidR="006E033B">
        <w:rPr>
          <w:rFonts w:ascii="Arial" w:eastAsia="Arial" w:hAnsi="Arial"/>
          <w:b/>
          <w:color w:val="000000"/>
          <w:sz w:val="24"/>
        </w:rPr>
        <w:t xml:space="preserve">Enabling Works </w:t>
      </w:r>
      <w:r w:rsidR="006E033B">
        <w:rPr>
          <w:rFonts w:ascii="Arial" w:eastAsia="Arial" w:hAnsi="Arial"/>
          <w:color w:val="000000"/>
          <w:sz w:val="24"/>
        </w:rPr>
        <w:t xml:space="preserve">are greater in scope than the </w:t>
      </w:r>
      <w:r w:rsidR="006E033B">
        <w:rPr>
          <w:rFonts w:ascii="Arial" w:eastAsia="Arial" w:hAnsi="Arial"/>
          <w:b/>
          <w:color w:val="000000"/>
          <w:sz w:val="24"/>
        </w:rPr>
        <w:t>MITS Connection Works</w:t>
      </w:r>
      <w:r w:rsidR="006E033B">
        <w:rPr>
          <w:rFonts w:ascii="Arial" w:eastAsia="Arial" w:hAnsi="Arial"/>
          <w:color w:val="000000"/>
          <w:sz w:val="24"/>
        </w:rPr>
        <w:t xml:space="preserve">] [and on the basis of the </w:t>
      </w:r>
      <w:r w:rsidR="006E033B" w:rsidRPr="00C5764A">
        <w:rPr>
          <w:rFonts w:ascii="Arial" w:eastAsia="Arial" w:hAnsi="Arial"/>
          <w:b/>
          <w:sz w:val="24"/>
        </w:rPr>
        <w:t xml:space="preserve">OTSDUW Arrangements </w:t>
      </w:r>
      <w:r w:rsidR="006E033B" w:rsidRPr="00C5764A">
        <w:rPr>
          <w:rFonts w:ascii="Arial" w:eastAsia="Arial" w:hAnsi="Arial"/>
          <w:i/>
          <w:sz w:val="24"/>
        </w:rPr>
        <w:t>[Connect and Manage Power Station only]</w:t>
      </w:r>
      <w:r w:rsidR="006E033B" w:rsidRPr="00C5764A">
        <w:rPr>
          <w:rFonts w:ascii="Arial" w:eastAsia="Arial" w:hAnsi="Arial"/>
          <w:sz w:val="24"/>
        </w:rPr>
        <w:t>.</w:t>
      </w:r>
      <w:ins w:id="3" w:author="Angela Quinn (NESO)" w:date="2024-10-18T01:52:00Z">
        <w:r>
          <w:rPr>
            <w:rFonts w:ascii="Arial" w:eastAsia="Arial" w:hAnsi="Arial"/>
            <w:sz w:val="24"/>
          </w:rPr>
          <w:t>]</w:t>
        </w:r>
      </w:ins>
    </w:p>
    <w:p w14:paraId="102AB598" w14:textId="77777777" w:rsidR="00C5764A" w:rsidRPr="00C5764A" w:rsidRDefault="00C5764A" w:rsidP="00C5764A">
      <w:pPr>
        <w:numPr>
          <w:ilvl w:val="0"/>
          <w:numId w:val="2"/>
        </w:numPr>
        <w:tabs>
          <w:tab w:val="clear" w:pos="864"/>
          <w:tab w:val="left" w:pos="936"/>
        </w:tabs>
        <w:spacing w:before="234" w:line="283" w:lineRule="exact"/>
        <w:ind w:left="936" w:right="72" w:hanging="864"/>
        <w:jc w:val="both"/>
        <w:textAlignment w:val="baseline"/>
        <w:rPr>
          <w:ins w:id="4" w:author="Lizzie Timmins (NESO)" w:date="2024-10-16T09:45:00Z"/>
          <w:rFonts w:ascii="Arial" w:eastAsia="Arial" w:hAnsi="Arial"/>
          <w:sz w:val="24"/>
        </w:rPr>
      </w:pPr>
      <w:ins w:id="5" w:author="Lizzie Timmins (NESO)" w:date="2024-10-16T09:45:00Z">
        <w:r w:rsidRPr="00C5764A">
          <w:rPr>
            <w:rFonts w:ascii="Arial" w:eastAsia="Arial" w:hAnsi="Arial"/>
            <w:sz w:val="24"/>
          </w:rPr>
          <w:t xml:space="preserve">[Include where a </w:t>
        </w:r>
        <w:r w:rsidRPr="00C5764A">
          <w:rPr>
            <w:rFonts w:ascii="Arial" w:eastAsia="Arial" w:hAnsi="Arial"/>
            <w:b/>
            <w:bCs/>
            <w:sz w:val="24"/>
          </w:rPr>
          <w:t>Gated Modification Offer</w:t>
        </w:r>
        <w:r w:rsidRPr="00C5764A">
          <w:rPr>
            <w:rFonts w:ascii="Arial" w:eastAsia="Arial" w:hAnsi="Arial"/>
            <w:sz w:val="24"/>
          </w:rPr>
          <w:t xml:space="preserve"> – This </w:t>
        </w:r>
        <w:r w:rsidRPr="00C5764A">
          <w:rPr>
            <w:rFonts w:ascii="Arial" w:eastAsia="Arial" w:hAnsi="Arial"/>
            <w:b/>
            <w:bCs/>
            <w:sz w:val="24"/>
          </w:rPr>
          <w:t>Offer</w:t>
        </w:r>
        <w:r w:rsidRPr="00C5764A">
          <w:rPr>
            <w:rFonts w:ascii="Arial" w:eastAsia="Arial" w:hAnsi="Arial"/>
            <w:sz w:val="24"/>
          </w:rPr>
          <w:t xml:space="preserve"> is a </w:t>
        </w:r>
        <w:r w:rsidRPr="00C5764A">
          <w:rPr>
            <w:rFonts w:ascii="Arial" w:eastAsia="Arial" w:hAnsi="Arial"/>
            <w:b/>
            <w:bCs/>
            <w:sz w:val="24"/>
          </w:rPr>
          <w:t>Gated Modification Offer</w:t>
        </w:r>
        <w:r w:rsidRPr="00C5764A">
          <w:rPr>
            <w:rFonts w:ascii="Arial" w:eastAsia="Arial" w:hAnsi="Arial"/>
            <w:sz w:val="24"/>
          </w:rPr>
          <w:t>.]</w:t>
        </w:r>
      </w:ins>
    </w:p>
    <w:p w14:paraId="0E897F93" w14:textId="77777777" w:rsidR="008D59F1" w:rsidRPr="00C5764A" w:rsidRDefault="006E033B">
      <w:pPr>
        <w:spacing w:before="519" w:after="1008" w:line="277" w:lineRule="exact"/>
        <w:ind w:left="72" w:right="72"/>
        <w:textAlignment w:val="baseline"/>
        <w:rPr>
          <w:rFonts w:ascii="Arial" w:eastAsia="Arial" w:hAnsi="Arial"/>
          <w:sz w:val="24"/>
        </w:rPr>
      </w:pPr>
      <w:r w:rsidRPr="00C5764A">
        <w:rPr>
          <w:rFonts w:ascii="Arial" w:eastAsia="Arial" w:hAnsi="Arial"/>
          <w:sz w:val="24"/>
        </w:rPr>
        <w:t>Yours faithfully</w:t>
      </w:r>
    </w:p>
    <w:p w14:paraId="4BEFF46E" w14:textId="77777777" w:rsidR="008D59F1" w:rsidRDefault="00764B1D">
      <w:pPr>
        <w:spacing w:before="360" w:line="275" w:lineRule="exact"/>
        <w:ind w:left="72" w:right="7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9264" behindDoc="0" locked="0" layoutInCell="1" allowOverlap="1" wp14:anchorId="263EF8D9" wp14:editId="58DD74A6">
                <wp:simplePos x="0" y="0"/>
                <wp:positionH relativeFrom="page">
                  <wp:posOffset>1094105</wp:posOffset>
                </wp:positionH>
                <wp:positionV relativeFrom="page">
                  <wp:posOffset>7193280</wp:posOffset>
                </wp:positionV>
                <wp:extent cx="1768475" cy="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684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F6BAB8" id="Line 4"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566.4pt" to="225.4pt,56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" strokeweight="1.2pt">
                <v:stroke dashstyle="1 1"/>
                <w10:wrap anchorx="page" anchory="page"/>
              </v:line>
            </w:pict>
          </mc:Fallback>
        </mc:AlternateContent>
      </w:r>
      <w:r w:rsidR="006E033B">
        <w:rPr>
          <w:rFonts w:ascii="Arial" w:eastAsia="Arial" w:hAnsi="Arial"/>
          <w:color w:val="000000"/>
          <w:sz w:val="24"/>
        </w:rPr>
        <w:t>for and on behalf of</w:t>
      </w:r>
    </w:p>
    <w:p w14:paraId="331FD8DD" w14:textId="2C1425C1" w:rsidR="002E7A5E" w:rsidRDefault="00996E23" w:rsidP="00CD3AD4">
      <w:pPr>
        <w:spacing w:before="120" w:line="275" w:lineRule="exact"/>
        <w:ind w:left="72" w:right="72"/>
        <w:textAlignment w:val="baseline"/>
        <w:rPr>
          <w:rFonts w:ascii="Arial" w:eastAsia="Arial" w:hAnsi="Arial"/>
          <w:color w:val="000000"/>
          <w:sz w:val="24"/>
        </w:rPr>
      </w:pPr>
      <w:r w:rsidRPr="00996E23">
        <w:rPr>
          <w:rFonts w:ascii="Arial" w:eastAsia="Arial" w:hAnsi="Arial"/>
          <w:color w:val="000000"/>
          <w:sz w:val="24"/>
        </w:rPr>
        <w:t>National Energy System Operator Limited</w:t>
      </w:r>
    </w:p>
    <w:p w14:paraId="24A260A0" w14:textId="77777777" w:rsidR="008D59F1" w:rsidRDefault="008D59F1">
      <w:pPr>
        <w:spacing w:after="3543" w:line="275" w:lineRule="exact"/>
        <w:sectPr w:rsidR="008D59F1">
          <w:pgSz w:w="11909" w:h="16843"/>
          <w:pgMar w:top="720" w:right="1630" w:bottom="247" w:left="1639" w:header="720" w:footer="720" w:gutter="0"/>
          <w:cols w:space="720"/>
        </w:sectPr>
      </w:pPr>
    </w:p>
    <w:p w14:paraId="312B3475" w14:textId="77777777" w:rsidR="008D59F1" w:rsidRDefault="008D59F1">
      <w:pPr>
        <w:sectPr w:rsidR="008D59F1">
          <w:type w:val="continuous"/>
          <w:pgSz w:w="11909" w:h="16843"/>
          <w:pgMar w:top="720" w:right="1867" w:bottom="247" w:left="8242" w:header="720" w:footer="720" w:gutter="0"/>
          <w:cols w:space="720"/>
        </w:sectPr>
      </w:pPr>
    </w:p>
    <w:p w14:paraId="61884524" w14:textId="02840F72"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673622">
        <w:rPr>
          <w:rFonts w:ascii="Arial" w:eastAsia="Arial" w:hAnsi="Arial"/>
          <w:color w:val="000000"/>
          <w:spacing w:val="-3"/>
          <w:sz w:val="20"/>
        </w:rPr>
        <w:t>8</w:t>
      </w:r>
    </w:p>
    <w:p w14:paraId="43D171B6"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550421B7" w14:textId="6A918D6E"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A</w:t>
      </w:r>
    </w:p>
    <w:p w14:paraId="65B5645E" w14:textId="6CEBA99F" w:rsidR="008D59F1" w:rsidRDefault="006E033B">
      <w:pPr>
        <w:spacing w:before="12" w:line="319" w:lineRule="exact"/>
        <w:jc w:val="center"/>
        <w:textAlignment w:val="baseline"/>
        <w:rPr>
          <w:rFonts w:ascii="Arial" w:eastAsia="Arial" w:hAnsi="Arial"/>
          <w:b/>
          <w:bCs/>
          <w:color w:val="000000"/>
          <w:spacing w:val="-5"/>
          <w:sz w:val="28"/>
          <w:szCs w:val="28"/>
          <w:u w:val="single"/>
        </w:rPr>
        <w:pPrChange w:id="6" w:author="Emily Middleton" w:date="2024-11-05T12:48:00Z">
          <w:pPr>
            <w:spacing w:before="12" w:line="319" w:lineRule="exact"/>
          </w:pPr>
        </w:pPrChange>
      </w:pPr>
      <w:r w:rsidRPr="614431BC">
        <w:rPr>
          <w:rFonts w:ascii="Arial" w:eastAsia="Arial" w:hAnsi="Arial"/>
          <w:b/>
          <w:bCs/>
          <w:color w:val="000000"/>
          <w:spacing w:val="-5"/>
          <w:sz w:val="28"/>
          <w:szCs w:val="28"/>
          <w:u w:val="single"/>
        </w:rPr>
        <w:t>FORM OF</w:t>
      </w:r>
      <w:del w:id="7" w:author="Emily Middleton" w:date="2024-11-05T12:48:00Z">
        <w:r w:rsidR="001E5AD0" w:rsidRPr="614431BC" w:rsidDel="006E033B">
          <w:rPr>
            <w:rFonts w:ascii="Arial" w:eastAsia="Arial" w:hAnsi="Arial"/>
            <w:b/>
            <w:bCs/>
            <w:color w:val="000000" w:themeColor="text1"/>
            <w:sz w:val="28"/>
            <w:szCs w:val="28"/>
            <w:u w:val="single"/>
          </w:rPr>
          <w:delText xml:space="preserve"> </w:delText>
        </w:r>
      </w:del>
      <w:r w:rsidRPr="614431BC">
        <w:rPr>
          <w:rFonts w:ascii="Arial" w:eastAsia="Arial" w:hAnsi="Arial"/>
          <w:b/>
          <w:bCs/>
          <w:color w:val="000000"/>
          <w:spacing w:val="-5"/>
          <w:sz w:val="28"/>
          <w:szCs w:val="28"/>
          <w:u w:val="single"/>
        </w:rPr>
        <w:t>CONSTRUCTION AGREEMENT</w:t>
      </w:r>
    </w:p>
    <w:p w14:paraId="7AD84BDA" w14:textId="77777777" w:rsidR="008D59F1" w:rsidRDefault="008D59F1">
      <w:pPr>
        <w:sectPr w:rsidR="008D59F1">
          <w:type w:val="continuous"/>
          <w:pgSz w:w="11909" w:h="16843"/>
          <w:pgMar w:top="720" w:right="3199" w:bottom="666" w:left="3230" w:header="720" w:footer="720" w:gutter="0"/>
          <w:cols w:space="720"/>
        </w:sectPr>
      </w:pPr>
    </w:p>
    <w:p w14:paraId="56E2E500" w14:textId="1F5131B4" w:rsidR="008D59F1" w:rsidRDefault="00764B1D">
      <w:pPr>
        <w:spacing w:before="2" w:after="515" w:line="231" w:lineRule="exact"/>
        <w:textAlignment w:val="baseline"/>
        <w:rPr>
          <w:rFonts w:ascii="Arial" w:eastAsia="Arial" w:hAnsi="Arial"/>
          <w:color w:val="000000"/>
          <w:spacing w:val="-3"/>
          <w:sz w:val="20"/>
        </w:rPr>
      </w:pPr>
      <w:r>
        <w:rPr>
          <w:rFonts w:ascii="Arial" w:eastAsia="Arial" w:hAnsi="Arial"/>
          <w:color w:val="000000"/>
          <w:spacing w:val="-3"/>
          <w:sz w:val="20"/>
        </w:rPr>
        <w:lastRenderedPageBreak/>
        <w:t>CUSC v1.</w:t>
      </w:r>
      <w:r w:rsidR="00673622">
        <w:rPr>
          <w:rFonts w:ascii="Arial" w:eastAsia="Arial" w:hAnsi="Arial"/>
          <w:color w:val="000000"/>
          <w:spacing w:val="-3"/>
          <w:sz w:val="20"/>
        </w:rPr>
        <w:t>8</w:t>
      </w:r>
    </w:p>
    <w:p w14:paraId="5978261D" w14:textId="77777777" w:rsidR="008D59F1" w:rsidRDefault="008D59F1">
      <w:pPr>
        <w:spacing w:before="2" w:after="515" w:line="231" w:lineRule="exact"/>
        <w:sectPr w:rsidR="008D59F1">
          <w:pgSz w:w="11909" w:h="16843"/>
          <w:pgMar w:top="720" w:right="9115" w:bottom="666" w:left="1714" w:header="720" w:footer="720" w:gutter="0"/>
          <w:cols w:space="720"/>
        </w:sectPr>
      </w:pPr>
    </w:p>
    <w:p w14:paraId="715AFCB3" w14:textId="77777777" w:rsidR="008D59F1" w:rsidRDefault="006E033B">
      <w:pPr>
        <w:spacing w:before="2" w:line="319" w:lineRule="exact"/>
        <w:jc w:val="center"/>
        <w:textAlignment w:val="baseline"/>
        <w:rPr>
          <w:rFonts w:ascii="Arial" w:eastAsia="Arial" w:hAnsi="Arial"/>
          <w:b/>
          <w:color w:val="000000"/>
          <w:spacing w:val="-1"/>
          <w:sz w:val="28"/>
          <w:u w:val="single"/>
        </w:rPr>
      </w:pPr>
      <w:r>
        <w:rPr>
          <w:rFonts w:ascii="Arial" w:eastAsia="Arial" w:hAnsi="Arial"/>
          <w:b/>
          <w:color w:val="000000"/>
          <w:spacing w:val="-1"/>
          <w:sz w:val="28"/>
          <w:u w:val="single"/>
        </w:rPr>
        <w:t>SECTION B</w:t>
      </w:r>
    </w:p>
    <w:p w14:paraId="4A9D5AE2" w14:textId="77777777" w:rsidR="008D59F1" w:rsidRDefault="006E033B">
      <w:pPr>
        <w:spacing w:before="12" w:after="9412" w:line="319" w:lineRule="exact"/>
        <w:jc w:val="center"/>
        <w:textAlignment w:val="baseline"/>
        <w:rPr>
          <w:rFonts w:ascii="Arial" w:eastAsia="Arial" w:hAnsi="Arial"/>
          <w:b/>
          <w:bCs/>
          <w:color w:val="000000"/>
          <w:spacing w:val="-7"/>
          <w:sz w:val="28"/>
          <w:szCs w:val="28"/>
          <w:u w:val="single"/>
        </w:rPr>
        <w:pPrChange w:id="8" w:author="Emily Middleton" w:date="2024-11-05T12:46:00Z">
          <w:pPr>
            <w:spacing w:before="12" w:after="9412" w:line="319" w:lineRule="exact"/>
          </w:pPr>
        </w:pPrChange>
      </w:pPr>
      <w:r w:rsidRPr="614431BC">
        <w:rPr>
          <w:rFonts w:ascii="Arial" w:eastAsia="Arial" w:hAnsi="Arial"/>
          <w:b/>
          <w:bCs/>
          <w:color w:val="000000"/>
          <w:spacing w:val="-7"/>
          <w:sz w:val="28"/>
          <w:szCs w:val="28"/>
          <w:u w:val="single"/>
        </w:rPr>
        <w:t>FORM OF VARIED BILATERAL AGREEMENT</w:t>
      </w:r>
    </w:p>
    <w:p w14:paraId="11B473AF" w14:textId="77777777" w:rsidR="008D59F1" w:rsidRDefault="008D59F1">
      <w:pPr>
        <w:spacing w:before="12" w:after="9412" w:line="319" w:lineRule="exact"/>
        <w:sectPr w:rsidR="008D59F1">
          <w:type w:val="continuous"/>
          <w:pgSz w:w="11909" w:h="16843"/>
          <w:pgMar w:top="720" w:right="3015" w:bottom="666" w:left="3034" w:header="720" w:footer="720" w:gutter="0"/>
          <w:cols w:space="720"/>
        </w:sectPr>
      </w:pPr>
    </w:p>
    <w:p w14:paraId="52C6C369" w14:textId="77777777" w:rsidR="008D59F1" w:rsidRDefault="006E033B" w:rsidP="614431BC">
      <w:pPr>
        <w:spacing w:before="2" w:line="274" w:lineRule="exact"/>
        <w:jc w:val="center"/>
        <w:textAlignment w:val="baseline"/>
        <w:rPr>
          <w:rFonts w:ascii="Arial" w:eastAsia="Arial" w:hAnsi="Arial"/>
          <w:b/>
          <w:bCs/>
          <w:color w:val="000000"/>
          <w:spacing w:val="-1"/>
          <w:sz w:val="24"/>
          <w:szCs w:val="24"/>
        </w:rPr>
      </w:pPr>
      <w:r w:rsidRPr="614431BC">
        <w:rPr>
          <w:rFonts w:ascii="Arial" w:eastAsia="Arial" w:hAnsi="Arial"/>
          <w:b/>
          <w:bCs/>
          <w:color w:val="000000"/>
          <w:spacing w:val="-1"/>
          <w:sz w:val="24"/>
          <w:szCs w:val="24"/>
        </w:rPr>
        <w:t>END OF SECTION J</w:t>
      </w:r>
    </w:p>
    <w:sectPr w:rsidR="008D59F1">
      <w:type w:val="continuous"/>
      <w:pgSz w:w="11909" w:h="16843"/>
      <w:pgMar w:top="720" w:right="3214" w:bottom="666" w:left="321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5349F" w14:textId="77777777" w:rsidR="00014400" w:rsidRDefault="00014400" w:rsidP="008A0234">
      <w:r>
        <w:separator/>
      </w:r>
    </w:p>
  </w:endnote>
  <w:endnote w:type="continuationSeparator" w:id="0">
    <w:p w14:paraId="111FB2A3" w14:textId="77777777" w:rsidR="00014400" w:rsidRDefault="00014400" w:rsidP="008A0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BB53B" w14:textId="77777777" w:rsidR="005171BE" w:rsidRDefault="005171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7D0A95" w14:textId="08EC7D18" w:rsidR="008A0234" w:rsidRDefault="45BA3316" w:rsidP="00CD3AD4">
    <w:pPr>
      <w:pStyle w:val="Footer"/>
      <w:spacing w:line="259" w:lineRule="auto"/>
    </w:pPr>
    <w:proofErr w:type="gramStart"/>
    <w:r>
      <w:t>V1.8  01</w:t>
    </w:r>
    <w:proofErr w:type="gramEnd"/>
    <w:r>
      <w:t xml:space="preserve">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1F736" w14:textId="77777777" w:rsidR="005171BE" w:rsidRDefault="00517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ECA24" w14:textId="77777777" w:rsidR="00014400" w:rsidRDefault="00014400" w:rsidP="008A0234">
      <w:r>
        <w:separator/>
      </w:r>
    </w:p>
  </w:footnote>
  <w:footnote w:type="continuationSeparator" w:id="0">
    <w:p w14:paraId="22E17C3F" w14:textId="77777777" w:rsidR="00014400" w:rsidRDefault="00014400" w:rsidP="008A02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1E294" w14:textId="77777777" w:rsidR="005171BE" w:rsidRDefault="005171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F7A0A" w14:textId="77777777" w:rsidR="005171BE" w:rsidRDefault="005171B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9C48A" w14:textId="77777777" w:rsidR="005171BE" w:rsidRDefault="00517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F6573F"/>
    <w:multiLevelType w:val="multilevel"/>
    <w:tmpl w:val="C204A222"/>
    <w:lvl w:ilvl="0">
      <w:start w:val="6"/>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C785E1C"/>
    <w:multiLevelType w:val="multilevel"/>
    <w:tmpl w:val="2FD2F908"/>
    <w:lvl w:ilvl="0">
      <w:start w:val="1"/>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54632986">
    <w:abstractNumId w:val="1"/>
  </w:num>
  <w:num w:numId="2" w16cid:durableId="153029157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gela Quinn (NESO)">
    <w15:presenceInfo w15:providerId="AD" w15:userId="S::angela.quinn@uk.nationalgrid.com::296ec920-8dab-4760-82a1-80873ce31050"/>
  </w15:person>
  <w15:person w15:author="Lizzie Timmins (NESO)">
    <w15:presenceInfo w15:providerId="AD" w15:userId="S::Elizabeth.Timmins2@uk.nationalgrid.com::f973860e-8165-47fd-b728-de4cc0698f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cumentProtection w:edit="comments" w:enforcement="1" w:cryptProviderType="rsaAES" w:cryptAlgorithmClass="hash" w:cryptAlgorithmType="typeAny" w:cryptAlgorithmSid="14" w:cryptSpinCount="100000" w:hash="ElmUwk08ZG/OFfBItlNdOp9bmyrU+Irw9RW/BX55zavPRRm0LopUF70Wp6wYX3bZE+huvv8fxUzLXTlGYnOF1Q==" w:salt="tG9HqSl9a8E72bDJJw4NCg=="/>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9F1"/>
    <w:rsid w:val="00004E2C"/>
    <w:rsid w:val="00014400"/>
    <w:rsid w:val="00097324"/>
    <w:rsid w:val="000B1EC8"/>
    <w:rsid w:val="000D4D2D"/>
    <w:rsid w:val="001E5512"/>
    <w:rsid w:val="001E5AD0"/>
    <w:rsid w:val="00217FC7"/>
    <w:rsid w:val="002B235C"/>
    <w:rsid w:val="002E7A5E"/>
    <w:rsid w:val="00423E7B"/>
    <w:rsid w:val="004A77F8"/>
    <w:rsid w:val="005171BE"/>
    <w:rsid w:val="005362D2"/>
    <w:rsid w:val="00673622"/>
    <w:rsid w:val="006868DD"/>
    <w:rsid w:val="006E033B"/>
    <w:rsid w:val="00764B1D"/>
    <w:rsid w:val="00780B79"/>
    <w:rsid w:val="007F5DAA"/>
    <w:rsid w:val="00801A2C"/>
    <w:rsid w:val="00857416"/>
    <w:rsid w:val="008A0234"/>
    <w:rsid w:val="008D59F1"/>
    <w:rsid w:val="009037AE"/>
    <w:rsid w:val="00996E23"/>
    <w:rsid w:val="00A72D90"/>
    <w:rsid w:val="00A93D36"/>
    <w:rsid w:val="00C5764A"/>
    <w:rsid w:val="00CD3AD4"/>
    <w:rsid w:val="00D7719C"/>
    <w:rsid w:val="00DF08DE"/>
    <w:rsid w:val="00EA1346"/>
    <w:rsid w:val="2F3D420E"/>
    <w:rsid w:val="45BA3316"/>
    <w:rsid w:val="614431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CE65A"/>
  <w15:docId w15:val="{DC026B17-902F-4946-9AF0-25CD7633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8A0234"/>
  </w:style>
  <w:style w:type="paragraph" w:styleId="Header">
    <w:name w:val="header"/>
    <w:basedOn w:val="Normal"/>
    <w:link w:val="HeaderChar"/>
    <w:uiPriority w:val="99"/>
    <w:unhideWhenUsed/>
    <w:rsid w:val="008A0234"/>
    <w:pPr>
      <w:tabs>
        <w:tab w:val="center" w:pos="4513"/>
        <w:tab w:val="right" w:pos="9026"/>
      </w:tabs>
    </w:pPr>
  </w:style>
  <w:style w:type="character" w:customStyle="1" w:styleId="HeaderChar">
    <w:name w:val="Header Char"/>
    <w:basedOn w:val="DefaultParagraphFont"/>
    <w:link w:val="Header"/>
    <w:uiPriority w:val="99"/>
    <w:rsid w:val="008A0234"/>
  </w:style>
  <w:style w:type="paragraph" w:styleId="Footer">
    <w:name w:val="footer"/>
    <w:basedOn w:val="Normal"/>
    <w:link w:val="FooterChar"/>
    <w:uiPriority w:val="99"/>
    <w:unhideWhenUsed/>
    <w:rsid w:val="008A0234"/>
    <w:pPr>
      <w:tabs>
        <w:tab w:val="center" w:pos="4513"/>
        <w:tab w:val="right" w:pos="9026"/>
      </w:tabs>
    </w:pPr>
  </w:style>
  <w:style w:type="character" w:customStyle="1" w:styleId="FooterChar">
    <w:name w:val="Footer Char"/>
    <w:basedOn w:val="DefaultParagraphFont"/>
    <w:link w:val="Footer"/>
    <w:uiPriority w:val="99"/>
    <w:rsid w:val="008A0234"/>
  </w:style>
  <w:style w:type="character" w:styleId="CommentReference">
    <w:name w:val="annotation reference"/>
    <w:basedOn w:val="DefaultParagraphFont"/>
    <w:uiPriority w:val="99"/>
    <w:semiHidden/>
    <w:unhideWhenUsed/>
    <w:rsid w:val="00C5764A"/>
    <w:rPr>
      <w:sz w:val="16"/>
      <w:szCs w:val="16"/>
    </w:rPr>
  </w:style>
  <w:style w:type="paragraph" w:styleId="CommentText">
    <w:name w:val="annotation text"/>
    <w:basedOn w:val="Normal"/>
    <w:link w:val="CommentTextChar"/>
    <w:uiPriority w:val="99"/>
    <w:unhideWhenUsed/>
    <w:rsid w:val="00C5764A"/>
    <w:rPr>
      <w:sz w:val="20"/>
      <w:szCs w:val="20"/>
    </w:rPr>
  </w:style>
  <w:style w:type="character" w:customStyle="1" w:styleId="CommentTextChar">
    <w:name w:val="Comment Text Char"/>
    <w:basedOn w:val="DefaultParagraphFont"/>
    <w:link w:val="CommentText"/>
    <w:uiPriority w:val="99"/>
    <w:rsid w:val="00C5764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A99DFD-6E01-4325-B53A-499E769A9D8E}">
  <ds:schemaRefs>
    <ds:schemaRef ds:uri="http://schemas.microsoft.com/sharepoint/v3/contenttype/forms"/>
  </ds:schemaRefs>
</ds:datastoreItem>
</file>

<file path=customXml/itemProps2.xml><?xml version="1.0" encoding="utf-8"?>
<ds:datastoreItem xmlns:ds="http://schemas.openxmlformats.org/officeDocument/2006/customXml" ds:itemID="{6C62E7FA-8EEA-40CE-8E5E-3E6DFFFB4466}"/>
</file>

<file path=customXml/itemProps3.xml><?xml version="1.0" encoding="utf-8"?>
<ds:datastoreItem xmlns:ds="http://schemas.openxmlformats.org/officeDocument/2006/customXml" ds:itemID="{521B63CC-E9AC-4141-8A1D-C6EA6E45809F}">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671</Words>
  <Characters>3829</Characters>
  <Application>Microsoft Office Word</Application>
  <DocSecurity>8</DocSecurity>
  <Lines>31</Lines>
  <Paragraphs>8</Paragraphs>
  <ScaleCrop>false</ScaleCrop>
  <Company>National Grid</Company>
  <LinksUpToDate>false</LinksUpToDate>
  <CharactersWithSpaces>4492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Walker, Lurrentia</dc:creator>
  <cp:lastModifiedBy>Ruby Pelling (NESO)</cp:lastModifiedBy>
  <cp:revision>9</cp:revision>
  <dcterms:created xsi:type="dcterms:W3CDTF">2024-10-18T00:55:00Z</dcterms:created>
  <dcterms:modified xsi:type="dcterms:W3CDTF">2024-11-05T16:02:00Z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ies>
</file>